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03" w:rsidRPr="003E5EFB" w:rsidRDefault="006826FB" w:rsidP="006826FB">
      <w:pPr>
        <w:rPr>
          <w:ins w:id="0" w:author="Andra Wagner" w:date="2014-01-16T08:43:00Z"/>
          <w:rFonts w:cs="Arial"/>
          <w:sz w:val="32"/>
          <w:szCs w:val="32"/>
          <w:rPrChange w:id="1" w:author="Administrator" w:date="2014-01-23T11:36:00Z">
            <w:rPr>
              <w:ins w:id="2" w:author="Andra Wagner" w:date="2014-01-16T08:43:00Z"/>
              <w:rFonts w:cs="Arial"/>
            </w:rPr>
          </w:rPrChange>
        </w:rPr>
      </w:pPr>
      <w:r w:rsidRPr="003E5EFB">
        <w:rPr>
          <w:rFonts w:cs="Arial"/>
          <w:b/>
          <w:bCs/>
          <w:i/>
          <w:iCs/>
          <w:sz w:val="32"/>
          <w:szCs w:val="32"/>
          <w:u w:val="single"/>
          <w:rPrChange w:id="3" w:author="Administrator" w:date="2014-01-23T11:36:00Z">
            <w:rPr>
              <w:rFonts w:cs="Arial"/>
              <w:b/>
              <w:bCs/>
              <w:i/>
              <w:iCs/>
              <w:u w:val="single"/>
            </w:rPr>
          </w:rPrChange>
        </w:rPr>
        <w:t>TEMPORARY EMPLOYEE</w:t>
      </w:r>
      <w:r w:rsidRPr="003E5EFB">
        <w:rPr>
          <w:rFonts w:cs="Arial"/>
          <w:b/>
          <w:sz w:val="32"/>
          <w:szCs w:val="32"/>
          <w:rPrChange w:id="4" w:author="Administrator" w:date="2014-01-23T11:36:00Z">
            <w:rPr>
              <w:rFonts w:cs="Arial"/>
              <w:b/>
            </w:rPr>
          </w:rPrChange>
        </w:rPr>
        <w:t>:</w:t>
      </w:r>
      <w:r w:rsidRPr="003E5EFB">
        <w:rPr>
          <w:rFonts w:cs="Arial"/>
          <w:sz w:val="32"/>
          <w:szCs w:val="32"/>
          <w:rPrChange w:id="5" w:author="Administrator" w:date="2014-01-23T11:36:00Z">
            <w:rPr>
              <w:rFonts w:cs="Arial"/>
            </w:rPr>
          </w:rPrChange>
        </w:rPr>
        <w:t xml:space="preserve"> An employee, hired for less than six (6) months on either a full-time or part-time basis.  Temporary employees are </w:t>
      </w:r>
      <w:r w:rsidRPr="003E5EFB">
        <w:rPr>
          <w:rFonts w:cs="Arial"/>
          <w:sz w:val="32"/>
          <w:szCs w:val="32"/>
          <w:u w:val="single"/>
          <w:rPrChange w:id="6" w:author="Administrator" w:date="2014-01-23T11:36:00Z">
            <w:rPr>
              <w:rFonts w:cs="Arial"/>
              <w:u w:val="single"/>
            </w:rPr>
          </w:rPrChange>
        </w:rPr>
        <w:t>not</w:t>
      </w:r>
      <w:r w:rsidRPr="003E5EFB">
        <w:rPr>
          <w:rFonts w:cs="Arial"/>
          <w:sz w:val="32"/>
          <w:szCs w:val="32"/>
          <w:rPrChange w:id="7" w:author="Administrator" w:date="2014-01-23T11:36:00Z">
            <w:rPr>
              <w:rFonts w:cs="Arial"/>
            </w:rPr>
          </w:rPrChange>
        </w:rPr>
        <w:t xml:space="preserve"> eligible for annual</w:t>
      </w:r>
      <w:ins w:id="8" w:author="Andra Wagner" w:date="2014-01-15T16:01:00Z">
        <w:r w:rsidRPr="003E5EFB">
          <w:rPr>
            <w:rFonts w:cs="Arial"/>
            <w:sz w:val="32"/>
            <w:szCs w:val="32"/>
            <w:rPrChange w:id="9" w:author="Administrator" w:date="2014-01-23T11:36:00Z">
              <w:rPr>
                <w:rFonts w:cs="Arial"/>
              </w:rPr>
            </w:rPrChange>
          </w:rPr>
          <w:t xml:space="preserve"> leave</w:t>
        </w:r>
      </w:ins>
      <w:r w:rsidRPr="003E5EFB">
        <w:rPr>
          <w:rFonts w:cs="Arial"/>
          <w:sz w:val="32"/>
          <w:szCs w:val="32"/>
          <w:rPrChange w:id="10" w:author="Administrator" w:date="2014-01-23T11:36:00Z">
            <w:rPr>
              <w:rFonts w:cs="Arial"/>
            </w:rPr>
          </w:rPrChange>
        </w:rPr>
        <w:t xml:space="preserve">, </w:t>
      </w:r>
      <w:del w:id="11" w:author="Andra Wagner" w:date="2014-01-15T16:01:00Z">
        <w:r w:rsidRPr="003E5EFB" w:rsidDel="006826FB">
          <w:rPr>
            <w:rFonts w:cs="Arial"/>
            <w:sz w:val="32"/>
            <w:szCs w:val="32"/>
            <w:rPrChange w:id="12" w:author="Administrator" w:date="2014-01-23T11:36:00Z">
              <w:rPr>
                <w:rFonts w:cs="Arial"/>
              </w:rPr>
            </w:rPrChange>
          </w:rPr>
          <w:delText xml:space="preserve">sick leave, </w:delText>
        </w:r>
      </w:del>
      <w:r w:rsidRPr="003E5EFB">
        <w:rPr>
          <w:rFonts w:cs="Arial"/>
          <w:sz w:val="32"/>
          <w:szCs w:val="32"/>
          <w:rPrChange w:id="13" w:author="Administrator" w:date="2014-01-23T11:36:00Z">
            <w:rPr>
              <w:rFonts w:cs="Arial"/>
            </w:rPr>
          </w:rPrChange>
        </w:rPr>
        <w:t>health or disability insurance, retirement benefits, holiday pay, or in-house preference for employment.</w:t>
      </w:r>
      <w:ins w:id="14" w:author="Andra Wagner" w:date="2014-01-16T08:34:00Z">
        <w:r w:rsidR="00B70EED" w:rsidRPr="003E5EFB">
          <w:rPr>
            <w:rFonts w:cs="Arial"/>
            <w:sz w:val="32"/>
            <w:szCs w:val="32"/>
            <w:rPrChange w:id="15" w:author="Administrator" w:date="2014-01-23T11:36:00Z">
              <w:rPr>
                <w:rFonts w:cs="Arial"/>
              </w:rPr>
            </w:rPrChange>
          </w:rPr>
          <w:t xml:space="preserve"> </w:t>
        </w:r>
      </w:ins>
      <w:ins w:id="16" w:author="Andra Wagner" w:date="2014-01-22T15:07:00Z">
        <w:r w:rsidR="008541B4" w:rsidRPr="003E5EFB">
          <w:rPr>
            <w:rFonts w:cs="Arial"/>
            <w:sz w:val="32"/>
            <w:szCs w:val="32"/>
            <w:rPrChange w:id="17" w:author="Administrator" w:date="2014-01-23T11:36:00Z">
              <w:rPr>
                <w:rFonts w:cs="Arial"/>
              </w:rPr>
            </w:rPrChange>
          </w:rPr>
          <w:t>All t</w:t>
        </w:r>
      </w:ins>
      <w:ins w:id="18" w:author="Andra Wagner" w:date="2014-01-16T08:34:00Z">
        <w:r w:rsidR="008541B4" w:rsidRPr="003E5EFB">
          <w:rPr>
            <w:rFonts w:cs="Arial"/>
            <w:sz w:val="32"/>
            <w:szCs w:val="32"/>
            <w:rPrChange w:id="19" w:author="Administrator" w:date="2014-01-23T11:36:00Z">
              <w:rPr>
                <w:rFonts w:cs="Arial"/>
              </w:rPr>
            </w:rPrChange>
          </w:rPr>
          <w:t xml:space="preserve">emporary employees who have been </w:t>
        </w:r>
      </w:ins>
      <w:ins w:id="20" w:author="Andra Wagner" w:date="2014-01-22T15:08:00Z">
        <w:r w:rsidR="008541B4" w:rsidRPr="003E5EFB">
          <w:rPr>
            <w:rFonts w:cs="Arial"/>
            <w:sz w:val="32"/>
            <w:szCs w:val="32"/>
            <w:rPrChange w:id="21" w:author="Administrator" w:date="2014-01-23T11:36:00Z">
              <w:rPr>
                <w:rFonts w:cs="Arial"/>
              </w:rPr>
            </w:rPrChange>
          </w:rPr>
          <w:t xml:space="preserve">employed with the Board for </w:t>
        </w:r>
      </w:ins>
      <w:ins w:id="22" w:author="Andra Wagner" w:date="2014-01-22T15:09:00Z">
        <w:r w:rsidR="008541B4" w:rsidRPr="003E5EFB">
          <w:rPr>
            <w:rFonts w:cs="Arial"/>
            <w:sz w:val="32"/>
            <w:szCs w:val="32"/>
            <w:rPrChange w:id="23" w:author="Administrator" w:date="2014-01-23T11:36:00Z">
              <w:rPr>
                <w:rFonts w:cs="Arial"/>
              </w:rPr>
            </w:rPrChange>
          </w:rPr>
          <w:t>ninety (</w:t>
        </w:r>
      </w:ins>
      <w:ins w:id="24" w:author="Andra Wagner" w:date="2014-01-22T15:08:00Z">
        <w:r w:rsidR="008541B4" w:rsidRPr="003E5EFB">
          <w:rPr>
            <w:rFonts w:cs="Arial"/>
            <w:sz w:val="32"/>
            <w:szCs w:val="32"/>
            <w:rPrChange w:id="25" w:author="Administrator" w:date="2014-01-23T11:36:00Z">
              <w:rPr>
                <w:rFonts w:cs="Arial"/>
              </w:rPr>
            </w:rPrChange>
          </w:rPr>
          <w:t>90</w:t>
        </w:r>
      </w:ins>
      <w:ins w:id="26" w:author="Andra Wagner" w:date="2014-01-22T15:09:00Z">
        <w:r w:rsidR="008541B4" w:rsidRPr="003E5EFB">
          <w:rPr>
            <w:rFonts w:cs="Arial"/>
            <w:sz w:val="32"/>
            <w:szCs w:val="32"/>
            <w:rPrChange w:id="27" w:author="Administrator" w:date="2014-01-23T11:36:00Z">
              <w:rPr>
                <w:rFonts w:cs="Arial"/>
              </w:rPr>
            </w:rPrChange>
          </w:rPr>
          <w:t>)</w:t>
        </w:r>
      </w:ins>
      <w:ins w:id="28" w:author="Andra Wagner" w:date="2014-01-22T15:08:00Z">
        <w:r w:rsidR="008541B4" w:rsidRPr="003E5EFB">
          <w:rPr>
            <w:rFonts w:cs="Arial"/>
            <w:sz w:val="32"/>
            <w:szCs w:val="32"/>
            <w:rPrChange w:id="29" w:author="Administrator" w:date="2014-01-23T11:36:00Z">
              <w:rPr>
                <w:rFonts w:cs="Arial"/>
              </w:rPr>
            </w:rPrChange>
          </w:rPr>
          <w:t xml:space="preserve"> days and have worked at least </w:t>
        </w:r>
      </w:ins>
      <w:ins w:id="30" w:author="Andra Wagner" w:date="2014-01-22T15:10:00Z">
        <w:r w:rsidR="008541B4" w:rsidRPr="003E5EFB">
          <w:rPr>
            <w:rFonts w:cs="Arial"/>
            <w:sz w:val="32"/>
            <w:szCs w:val="32"/>
            <w:rPrChange w:id="31" w:author="Administrator" w:date="2014-01-23T11:36:00Z">
              <w:rPr>
                <w:rFonts w:cs="Arial"/>
              </w:rPr>
            </w:rPrChange>
          </w:rPr>
          <w:t>two hundred and forty (</w:t>
        </w:r>
      </w:ins>
      <w:ins w:id="32" w:author="Andra Wagner" w:date="2014-01-22T15:08:00Z">
        <w:r w:rsidR="008541B4" w:rsidRPr="003E5EFB">
          <w:rPr>
            <w:rFonts w:cs="Arial"/>
            <w:sz w:val="32"/>
            <w:szCs w:val="32"/>
            <w:rPrChange w:id="33" w:author="Administrator" w:date="2014-01-23T11:36:00Z">
              <w:rPr>
                <w:rFonts w:cs="Arial"/>
              </w:rPr>
            </w:rPrChange>
          </w:rPr>
          <w:t>240</w:t>
        </w:r>
      </w:ins>
      <w:ins w:id="34" w:author="Andra Wagner" w:date="2014-01-22T15:10:00Z">
        <w:r w:rsidR="008541B4" w:rsidRPr="003E5EFB">
          <w:rPr>
            <w:rFonts w:cs="Arial"/>
            <w:sz w:val="32"/>
            <w:szCs w:val="32"/>
            <w:rPrChange w:id="35" w:author="Administrator" w:date="2014-01-23T11:36:00Z">
              <w:rPr>
                <w:rFonts w:cs="Arial"/>
              </w:rPr>
            </w:rPrChange>
          </w:rPr>
          <w:t>)</w:t>
        </w:r>
      </w:ins>
      <w:ins w:id="36" w:author="Andra Wagner" w:date="2014-01-22T15:08:00Z">
        <w:r w:rsidR="008541B4" w:rsidRPr="003E5EFB">
          <w:rPr>
            <w:rFonts w:cs="Arial"/>
            <w:sz w:val="32"/>
            <w:szCs w:val="32"/>
            <w:rPrChange w:id="37" w:author="Administrator" w:date="2014-01-23T11:36:00Z">
              <w:rPr>
                <w:rFonts w:cs="Arial"/>
              </w:rPr>
            </w:rPrChange>
          </w:rPr>
          <w:t xml:space="preserve"> hours </w:t>
        </w:r>
      </w:ins>
      <w:ins w:id="38" w:author="Andra Wagner" w:date="2014-01-22T15:09:00Z">
        <w:r w:rsidR="008541B4" w:rsidRPr="003E5EFB">
          <w:rPr>
            <w:rFonts w:cs="Arial"/>
            <w:sz w:val="32"/>
            <w:szCs w:val="32"/>
            <w:rPrChange w:id="39" w:author="Administrator" w:date="2014-01-23T11:36:00Z">
              <w:rPr>
                <w:rFonts w:cs="Arial"/>
              </w:rPr>
            </w:rPrChange>
          </w:rPr>
          <w:t>w</w:t>
        </w:r>
      </w:ins>
      <w:ins w:id="40" w:author="Andra Wagner" w:date="2014-01-16T08:34:00Z">
        <w:r w:rsidR="00B70EED" w:rsidRPr="003E5EFB">
          <w:rPr>
            <w:rFonts w:cs="Arial"/>
            <w:sz w:val="32"/>
            <w:szCs w:val="32"/>
            <w:rPrChange w:id="41" w:author="Administrator" w:date="2014-01-23T11:36:00Z">
              <w:rPr>
                <w:rFonts w:cs="Arial"/>
              </w:rPr>
            </w:rPrChange>
          </w:rPr>
          <w:t>ill accrue</w:t>
        </w:r>
      </w:ins>
      <w:ins w:id="42" w:author="Andra Wagner" w:date="2014-01-16T08:41:00Z">
        <w:r w:rsidR="00B70EED" w:rsidRPr="003E5EFB">
          <w:rPr>
            <w:rFonts w:cs="Arial"/>
            <w:sz w:val="32"/>
            <w:szCs w:val="32"/>
            <w:rPrChange w:id="43" w:author="Administrator" w:date="2014-01-23T11:36:00Z">
              <w:rPr>
                <w:rFonts w:cs="Arial"/>
              </w:rPr>
            </w:rPrChange>
          </w:rPr>
          <w:t xml:space="preserve"> </w:t>
        </w:r>
      </w:ins>
      <w:bookmarkStart w:id="44" w:name="_GoBack"/>
      <w:bookmarkEnd w:id="44"/>
      <w:ins w:id="45" w:author="Andra Wagner" w:date="2014-01-16T08:43:00Z">
        <w:r w:rsidR="00466103" w:rsidRPr="003E5EFB">
          <w:rPr>
            <w:rFonts w:cs="Arial"/>
            <w:sz w:val="32"/>
            <w:szCs w:val="32"/>
            <w:rPrChange w:id="46" w:author="Administrator" w:date="2014-01-23T11:36:00Z">
              <w:rPr>
                <w:rFonts w:cs="Arial"/>
              </w:rPr>
            </w:rPrChange>
          </w:rPr>
          <w:t>one (</w:t>
        </w:r>
      </w:ins>
      <w:ins w:id="47" w:author="Andra Wagner" w:date="2014-01-16T08:41:00Z">
        <w:r w:rsidR="00B70EED" w:rsidRPr="003E5EFB">
          <w:rPr>
            <w:rFonts w:cs="Arial"/>
            <w:sz w:val="32"/>
            <w:szCs w:val="32"/>
            <w:rPrChange w:id="48" w:author="Administrator" w:date="2014-01-23T11:36:00Z">
              <w:rPr>
                <w:rFonts w:cs="Arial"/>
              </w:rPr>
            </w:rPrChange>
          </w:rPr>
          <w:t>1</w:t>
        </w:r>
      </w:ins>
      <w:ins w:id="49" w:author="Andra Wagner" w:date="2014-01-16T08:43:00Z">
        <w:r w:rsidR="00466103" w:rsidRPr="003E5EFB">
          <w:rPr>
            <w:rFonts w:cs="Arial"/>
            <w:sz w:val="32"/>
            <w:szCs w:val="32"/>
            <w:rPrChange w:id="50" w:author="Administrator" w:date="2014-01-23T11:36:00Z">
              <w:rPr>
                <w:rFonts w:cs="Arial"/>
              </w:rPr>
            </w:rPrChange>
          </w:rPr>
          <w:t>)</w:t>
        </w:r>
      </w:ins>
      <w:ins w:id="51" w:author="Andra Wagner" w:date="2014-01-16T08:41:00Z">
        <w:r w:rsidR="00B70EED" w:rsidRPr="003E5EFB">
          <w:rPr>
            <w:rFonts w:cs="Arial"/>
            <w:sz w:val="32"/>
            <w:szCs w:val="32"/>
            <w:rPrChange w:id="52" w:author="Administrator" w:date="2014-01-23T11:36:00Z">
              <w:rPr>
                <w:rFonts w:cs="Arial"/>
              </w:rPr>
            </w:rPrChange>
          </w:rPr>
          <w:t xml:space="preserve"> hour of </w:t>
        </w:r>
      </w:ins>
      <w:ins w:id="53" w:author="Andra Wagner" w:date="2014-01-16T08:42:00Z">
        <w:r w:rsidR="00466103" w:rsidRPr="003E5EFB">
          <w:rPr>
            <w:rFonts w:cs="Arial"/>
            <w:sz w:val="32"/>
            <w:szCs w:val="32"/>
            <w:rPrChange w:id="54" w:author="Administrator" w:date="2014-01-23T11:36:00Z">
              <w:rPr>
                <w:rFonts w:cs="Arial"/>
              </w:rPr>
            </w:rPrChange>
          </w:rPr>
          <w:t>sick</w:t>
        </w:r>
      </w:ins>
      <w:ins w:id="55" w:author="Andra Wagner" w:date="2014-01-16T08:43:00Z">
        <w:r w:rsidR="00466103" w:rsidRPr="003E5EFB">
          <w:rPr>
            <w:rFonts w:cs="Arial"/>
            <w:sz w:val="32"/>
            <w:szCs w:val="32"/>
            <w:rPrChange w:id="56" w:author="Administrator" w:date="2014-01-23T11:36:00Z">
              <w:rPr>
                <w:rFonts w:cs="Arial"/>
              </w:rPr>
            </w:rPrChange>
          </w:rPr>
          <w:t xml:space="preserve"> leave for every 30 hours worked</w:t>
        </w:r>
      </w:ins>
      <w:ins w:id="57" w:author="Andra Wagner" w:date="2014-01-15T16:06:00Z">
        <w:r w:rsidR="006D061F" w:rsidRPr="003E5EFB">
          <w:rPr>
            <w:rFonts w:cs="Arial"/>
            <w:sz w:val="32"/>
            <w:szCs w:val="32"/>
            <w:rPrChange w:id="58" w:author="Administrator" w:date="2014-01-23T11:36:00Z">
              <w:rPr>
                <w:rFonts w:cs="Arial"/>
              </w:rPr>
            </w:rPrChange>
          </w:rPr>
          <w:t xml:space="preserve">. </w:t>
        </w:r>
      </w:ins>
      <w:ins w:id="59" w:author="Andra Wagner" w:date="2014-01-15T16:05:00Z">
        <w:r w:rsidR="006D061F" w:rsidRPr="003E5EFB">
          <w:rPr>
            <w:rFonts w:cs="Arial"/>
            <w:sz w:val="32"/>
            <w:szCs w:val="32"/>
            <w:rPrChange w:id="60" w:author="Administrator" w:date="2014-01-23T11:36:00Z">
              <w:rPr>
                <w:rFonts w:cs="Arial"/>
              </w:rPr>
            </w:rPrChange>
          </w:rPr>
          <w:t xml:space="preserve"> </w:t>
        </w:r>
      </w:ins>
    </w:p>
    <w:p w:rsidR="00466103" w:rsidRPr="003E5EFB" w:rsidRDefault="00466103" w:rsidP="006826FB">
      <w:pPr>
        <w:rPr>
          <w:ins w:id="61" w:author="Andra Wagner" w:date="2014-01-16T08:43:00Z"/>
          <w:rFonts w:cs="Arial"/>
          <w:sz w:val="32"/>
          <w:szCs w:val="32"/>
          <w:rPrChange w:id="62" w:author="Administrator" w:date="2014-01-23T11:36:00Z">
            <w:rPr>
              <w:ins w:id="63" w:author="Andra Wagner" w:date="2014-01-16T08:43:00Z"/>
              <w:rFonts w:cs="Arial"/>
            </w:rPr>
          </w:rPrChange>
        </w:rPr>
      </w:pPr>
    </w:p>
    <w:p w:rsidR="006826FB" w:rsidRPr="003E5EFB" w:rsidRDefault="008541B4" w:rsidP="008541B4">
      <w:pPr>
        <w:rPr>
          <w:ins w:id="64" w:author="Andra Wagner" w:date="2014-01-22T15:12:00Z"/>
          <w:rFonts w:cs="Arial"/>
          <w:sz w:val="32"/>
          <w:szCs w:val="32"/>
          <w:rPrChange w:id="65" w:author="Administrator" w:date="2014-01-23T11:36:00Z">
            <w:rPr>
              <w:ins w:id="66" w:author="Andra Wagner" w:date="2014-01-22T15:12:00Z"/>
              <w:rFonts w:cs="Arial"/>
            </w:rPr>
          </w:rPrChange>
        </w:rPr>
      </w:pPr>
      <w:r w:rsidRPr="003E5EFB">
        <w:rPr>
          <w:rFonts w:cs="Arial"/>
          <w:sz w:val="32"/>
          <w:szCs w:val="32"/>
          <w:rPrChange w:id="67" w:author="Administrator" w:date="2014-01-23T11:36:00Z">
            <w:rPr>
              <w:rFonts w:cs="Arial"/>
            </w:rPr>
          </w:rPrChange>
        </w:rPr>
        <w:t xml:space="preserve"> </w:t>
      </w:r>
    </w:p>
    <w:p w:rsidR="008541B4" w:rsidRPr="003E5EFB" w:rsidRDefault="008541B4" w:rsidP="008541B4">
      <w:pPr>
        <w:rPr>
          <w:ins w:id="68" w:author="Andra Wagner" w:date="2014-01-22T15:12:00Z"/>
          <w:rFonts w:cs="Arial"/>
          <w:sz w:val="32"/>
          <w:szCs w:val="32"/>
          <w:rPrChange w:id="69" w:author="Administrator" w:date="2014-01-23T11:36:00Z">
            <w:rPr>
              <w:ins w:id="70" w:author="Andra Wagner" w:date="2014-01-22T15:12:00Z"/>
              <w:rFonts w:cs="Arial"/>
            </w:rPr>
          </w:rPrChange>
        </w:rPr>
      </w:pPr>
    </w:p>
    <w:p w:rsidR="008541B4" w:rsidRPr="003E5EFB" w:rsidRDefault="008541B4" w:rsidP="008541B4">
      <w:pPr>
        <w:rPr>
          <w:rFonts w:cs="Arial"/>
          <w:sz w:val="32"/>
          <w:szCs w:val="32"/>
          <w:rPrChange w:id="71" w:author="Administrator" w:date="2014-01-23T11:36:00Z">
            <w:rPr>
              <w:rFonts w:cs="Arial"/>
            </w:rPr>
          </w:rPrChange>
        </w:rPr>
      </w:pPr>
    </w:p>
    <w:p w:rsidR="008541B4" w:rsidRPr="003E5EFB" w:rsidRDefault="008541B4" w:rsidP="008541B4">
      <w:pPr>
        <w:rPr>
          <w:rFonts w:cs="Arial"/>
          <w:sz w:val="32"/>
          <w:szCs w:val="32"/>
          <w:rPrChange w:id="72" w:author="Administrator" w:date="2014-01-23T11:36:00Z">
            <w:rPr>
              <w:rFonts w:cs="Arial"/>
            </w:rPr>
          </w:rPrChange>
        </w:rPr>
      </w:pPr>
      <w:r w:rsidRPr="003E5EFB">
        <w:rPr>
          <w:rFonts w:cs="Arial"/>
          <w:b/>
          <w:bCs/>
          <w:i/>
          <w:iCs/>
          <w:sz w:val="32"/>
          <w:szCs w:val="32"/>
          <w:u w:val="single"/>
          <w:rPrChange w:id="73" w:author="Administrator" w:date="2014-01-23T11:36:00Z">
            <w:rPr>
              <w:rFonts w:cs="Arial"/>
              <w:b/>
              <w:bCs/>
              <w:i/>
              <w:iCs/>
              <w:u w:val="single"/>
            </w:rPr>
          </w:rPrChange>
        </w:rPr>
        <w:t>Administrative Leave</w:t>
      </w:r>
      <w:r w:rsidRPr="003E5EFB">
        <w:rPr>
          <w:rFonts w:cs="Arial"/>
          <w:b/>
          <w:sz w:val="32"/>
          <w:szCs w:val="32"/>
          <w:rPrChange w:id="74" w:author="Administrator" w:date="2014-01-23T11:36:00Z">
            <w:rPr>
              <w:rFonts w:cs="Arial"/>
              <w:b/>
            </w:rPr>
          </w:rPrChange>
        </w:rPr>
        <w:t>:</w:t>
      </w:r>
      <w:r w:rsidRPr="003E5EFB">
        <w:rPr>
          <w:rFonts w:cs="Arial"/>
          <w:sz w:val="32"/>
          <w:szCs w:val="32"/>
          <w:rPrChange w:id="75" w:author="Administrator" w:date="2014-01-23T11:36:00Z">
            <w:rPr>
              <w:rFonts w:cs="Arial"/>
            </w:rPr>
          </w:rPrChange>
        </w:rPr>
        <w:t xml:space="preserve">  The Executive Director may grant administrative leave for, but not limited to, the following: (1) up to three (3) days for attendance by an employee at a funeral for a member of the employee’s immediate family (spouse, </w:t>
      </w:r>
      <w:ins w:id="76" w:author="Andra Wagner" w:date="2014-01-22T15:15:00Z">
        <w:r w:rsidRPr="003E5EFB">
          <w:rPr>
            <w:rFonts w:cs="Arial"/>
            <w:sz w:val="32"/>
            <w:szCs w:val="32"/>
            <w:rPrChange w:id="77" w:author="Administrator" w:date="2014-01-23T11:36:00Z">
              <w:rPr>
                <w:rFonts w:cs="Arial"/>
              </w:rPr>
            </w:rPrChange>
          </w:rPr>
          <w:t xml:space="preserve">domestic partner, </w:t>
        </w:r>
      </w:ins>
      <w:r w:rsidRPr="003E5EFB">
        <w:rPr>
          <w:rFonts w:cs="Arial"/>
          <w:sz w:val="32"/>
          <w:szCs w:val="32"/>
          <w:rPrChange w:id="78" w:author="Administrator" w:date="2014-01-23T11:36:00Z">
            <w:rPr>
              <w:rFonts w:cs="Arial"/>
            </w:rPr>
          </w:rPrChange>
        </w:rPr>
        <w:t>child, parent, grandparent,</w:t>
      </w:r>
      <w:ins w:id="79" w:author="Andra Wagner" w:date="2014-01-22T15:14:00Z">
        <w:r w:rsidRPr="003E5EFB">
          <w:rPr>
            <w:rFonts w:cs="Arial"/>
            <w:sz w:val="32"/>
            <w:szCs w:val="32"/>
            <w:rPrChange w:id="80" w:author="Administrator" w:date="2014-01-23T11:36:00Z">
              <w:rPr>
                <w:rFonts w:cs="Arial"/>
              </w:rPr>
            </w:rPrChange>
          </w:rPr>
          <w:t xml:space="preserve"> grandchild,</w:t>
        </w:r>
      </w:ins>
      <w:r w:rsidRPr="003E5EFB">
        <w:rPr>
          <w:rFonts w:cs="Arial"/>
          <w:sz w:val="32"/>
          <w:szCs w:val="32"/>
          <w:rPrChange w:id="81" w:author="Administrator" w:date="2014-01-23T11:36:00Z">
            <w:rPr>
              <w:rFonts w:cs="Arial"/>
            </w:rPr>
          </w:rPrChange>
        </w:rPr>
        <w:t xml:space="preserve"> aunt and uncle, niece and nephew, brother, sister, mother-in-law and father-in-law, brother or sister-in-law); (2) absences from work caused by severe weather.</w:t>
      </w:r>
    </w:p>
    <w:p w:rsidR="00B70EED" w:rsidRPr="003E5EFB" w:rsidRDefault="00B70EED">
      <w:pPr>
        <w:rPr>
          <w:sz w:val="32"/>
          <w:szCs w:val="32"/>
          <w:rPrChange w:id="82" w:author="Administrator" w:date="2014-01-23T11:36:00Z">
            <w:rPr/>
          </w:rPrChange>
        </w:rPr>
      </w:pPr>
    </w:p>
    <w:sectPr w:rsidR="00B70EED" w:rsidRPr="003E5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3258"/>
    <w:multiLevelType w:val="hybridMultilevel"/>
    <w:tmpl w:val="5400F5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FB"/>
    <w:rsid w:val="001F7A23"/>
    <w:rsid w:val="002C665F"/>
    <w:rsid w:val="00327B7C"/>
    <w:rsid w:val="00352169"/>
    <w:rsid w:val="003E5EFB"/>
    <w:rsid w:val="00466103"/>
    <w:rsid w:val="00675FED"/>
    <w:rsid w:val="006826FB"/>
    <w:rsid w:val="006D061F"/>
    <w:rsid w:val="007C03A9"/>
    <w:rsid w:val="008541B4"/>
    <w:rsid w:val="009E3F4E"/>
    <w:rsid w:val="00B70EED"/>
    <w:rsid w:val="00C21553"/>
    <w:rsid w:val="00E0212F"/>
    <w:rsid w:val="00F3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6FB"/>
    <w:pPr>
      <w:spacing w:after="0" w:line="240" w:lineRule="auto"/>
    </w:pPr>
    <w:rPr>
      <w:rFonts w:ascii="Book Antiqua" w:eastAsia="Times New Roman" w:hAnsi="Book Antiqu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6FB"/>
    <w:pPr>
      <w:spacing w:after="0" w:line="240" w:lineRule="auto"/>
    </w:pPr>
    <w:rPr>
      <w:rFonts w:ascii="Book Antiqua" w:eastAsia="Times New Roman" w:hAnsi="Book Antiqu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 Wagner</dc:creator>
  <cp:lastModifiedBy>Administrator</cp:lastModifiedBy>
  <cp:revision>8</cp:revision>
  <cp:lastPrinted>2014-01-16T17:33:00Z</cp:lastPrinted>
  <dcterms:created xsi:type="dcterms:W3CDTF">2014-01-15T23:42:00Z</dcterms:created>
  <dcterms:modified xsi:type="dcterms:W3CDTF">2014-01-23T19:50:00Z</dcterms:modified>
</cp:coreProperties>
</file>